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C9E28" w14:textId="77777777"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14:paraId="6D2C9E2B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9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A" w14:textId="08D1461D" w:rsidR="00BC27F5" w:rsidRDefault="00E6402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64027">
              <w:rPr>
                <w:b/>
                <w:sz w:val="26"/>
                <w:szCs w:val="26"/>
              </w:rPr>
              <w:t>308A_002</w:t>
            </w:r>
          </w:p>
        </w:tc>
      </w:tr>
      <w:tr w:rsidR="00BC27F5" w14:paraId="6D2C9E2E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C" w14:textId="77777777"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9E2D" w14:textId="40E1EAA2" w:rsidR="00BC27F5" w:rsidRPr="004F5931" w:rsidRDefault="00E64027" w:rsidP="004F593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64027">
              <w:rPr>
                <w:b/>
                <w:sz w:val="26"/>
                <w:szCs w:val="26"/>
                <w:lang w:val="en-US"/>
              </w:rPr>
              <w:t>2016664</w:t>
            </w:r>
          </w:p>
        </w:tc>
      </w:tr>
    </w:tbl>
    <w:p w14:paraId="07556561" w14:textId="77777777" w:rsidR="003E457B" w:rsidRPr="00E768BF" w:rsidRDefault="003E457B" w:rsidP="003E457B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 xml:space="preserve">Первый заместитель директора– </w:t>
      </w:r>
    </w:p>
    <w:p w14:paraId="721EDF53" w14:textId="77777777" w:rsidR="003E457B" w:rsidRPr="00E768BF" w:rsidRDefault="003E457B" w:rsidP="003E457B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главный инженер филиала</w:t>
      </w:r>
    </w:p>
    <w:p w14:paraId="256A6FFC" w14:textId="77777777" w:rsidR="003E457B" w:rsidRPr="00E768BF" w:rsidRDefault="003E457B" w:rsidP="003E457B">
      <w:pPr>
        <w:ind w:left="5670"/>
        <w:jc w:val="right"/>
        <w:rPr>
          <w:sz w:val="24"/>
          <w:szCs w:val="24"/>
        </w:rPr>
      </w:pPr>
      <w:r w:rsidRPr="00E768BF">
        <w:rPr>
          <w:sz w:val="24"/>
          <w:szCs w:val="24"/>
        </w:rPr>
        <w:t>ПАО «МРСК Центра» - «Орелэнерго»</w:t>
      </w:r>
    </w:p>
    <w:p w14:paraId="7F56E18C" w14:textId="77777777" w:rsidR="003E457B" w:rsidRPr="00EB40C8" w:rsidRDefault="003E457B" w:rsidP="003E457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4317B13E" w14:textId="77777777" w:rsidR="003E457B" w:rsidRPr="00EB40C8" w:rsidRDefault="003E457B" w:rsidP="003E457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17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19</w:t>
      </w:r>
      <w:r w:rsidRPr="00EB40C8">
        <w:rPr>
          <w:sz w:val="26"/>
          <w:szCs w:val="26"/>
        </w:rPr>
        <w:t xml:space="preserve"> г.</w:t>
      </w:r>
    </w:p>
    <w:p w14:paraId="6D2C9E34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  <w:bookmarkStart w:id="0" w:name="_GoBack"/>
      <w:bookmarkEnd w:id="0"/>
    </w:p>
    <w:p w14:paraId="6D2C9E35" w14:textId="77777777"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6D2C9E36" w14:textId="50497048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C13952" w:rsidRPr="00C13952">
        <w:rPr>
          <w:b/>
          <w:sz w:val="26"/>
          <w:szCs w:val="26"/>
        </w:rPr>
        <w:t>2</w:t>
      </w:r>
      <w:r w:rsidR="00C13952">
        <w:rPr>
          <w:b/>
          <w:sz w:val="26"/>
          <w:szCs w:val="26"/>
        </w:rPr>
        <w:t>ДАТ 100-250-1,5 У1</w:t>
      </w:r>
      <w:r w:rsidR="0034516A" w:rsidRPr="0034516A">
        <w:rPr>
          <w:b/>
          <w:sz w:val="26"/>
          <w:szCs w:val="26"/>
        </w:rPr>
        <w:t xml:space="preserve"> с крыльчаткой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14:paraId="6D2C9E37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3E457B" w14:paraId="3BC6CC40" w14:textId="77777777" w:rsidTr="002313BF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5561" w14:textId="77777777" w:rsidR="003E457B" w:rsidRPr="00DA0549" w:rsidRDefault="003E457B" w:rsidP="002313B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B2F78" w14:textId="77777777" w:rsidR="003E457B" w:rsidRPr="00DA0549" w:rsidRDefault="003E457B" w:rsidP="002313BF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0880" w14:textId="77777777" w:rsidR="003E457B" w:rsidRPr="00DA0549" w:rsidRDefault="003E457B" w:rsidP="002313B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804A5" w14:textId="77777777" w:rsidR="003E457B" w:rsidRPr="00DA0549" w:rsidRDefault="003E457B" w:rsidP="002313BF">
            <w:pPr>
              <w:tabs>
                <w:tab w:val="left" w:pos="1276"/>
              </w:tabs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Срок</w:t>
            </w:r>
          </w:p>
          <w:p w14:paraId="6D57083A" w14:textId="77777777" w:rsidR="003E457B" w:rsidRPr="00F569C4" w:rsidRDefault="003E457B" w:rsidP="002313BF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948D" w14:textId="77777777" w:rsidR="003E457B" w:rsidRPr="00DA0549" w:rsidRDefault="003E457B" w:rsidP="002313B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Общее количество</w:t>
            </w:r>
          </w:p>
        </w:tc>
      </w:tr>
      <w:tr w:rsidR="003E457B" w14:paraId="48FAAC2F" w14:textId="77777777" w:rsidTr="002313BF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683B9" w14:textId="77777777" w:rsidR="003E457B" w:rsidRPr="00DA0549" w:rsidRDefault="003E457B" w:rsidP="002313B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82D32" w14:textId="77777777" w:rsidR="003E457B" w:rsidRPr="00DA0549" w:rsidRDefault="003E457B" w:rsidP="002313B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9A99" w14:textId="77777777" w:rsidR="003E457B" w:rsidRPr="00DA0549" w:rsidRDefault="003E457B" w:rsidP="002313BF">
            <w:pPr>
              <w:tabs>
                <w:tab w:val="left" w:pos="1134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DA0549">
              <w:rPr>
                <w:sz w:val="24"/>
                <w:szCs w:val="24"/>
              </w:rPr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CBB4" w14:textId="77777777" w:rsidR="003E457B" w:rsidRPr="00DA0549" w:rsidRDefault="003E457B" w:rsidP="002313B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9659" w14:textId="1867B32A" w:rsidR="003E457B" w:rsidRPr="00DA0549" w:rsidRDefault="003E457B" w:rsidP="002313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шт</w:t>
            </w:r>
          </w:p>
          <w:p w14:paraId="1F0CCBFF" w14:textId="77777777" w:rsidR="003E457B" w:rsidRPr="00DA0549" w:rsidRDefault="003E457B" w:rsidP="002313BF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291E221C" w14:textId="77777777" w:rsidR="003E457B" w:rsidRDefault="003E457B" w:rsidP="00773399">
      <w:pPr>
        <w:ind w:firstLine="0"/>
        <w:jc w:val="center"/>
        <w:rPr>
          <w:sz w:val="24"/>
          <w:szCs w:val="24"/>
        </w:rPr>
      </w:pPr>
    </w:p>
    <w:p w14:paraId="6D2C9E38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D2C9E39" w14:textId="77777777"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14:paraId="6D2C9E3A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14:paraId="6D2C9E3F" w14:textId="77777777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B" w14:textId="77777777"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14:paraId="6D2C9E3C" w14:textId="77777777"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D" w14:textId="77777777"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3E" w14:textId="77777777" w:rsidR="001A7AC6" w:rsidRPr="001A7AC6" w:rsidRDefault="001A7AC6" w:rsidP="006F7F3D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65DFE" w14:paraId="6D2C9E43" w14:textId="77777777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0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1" w14:textId="0C585D2F" w:rsidR="00965DFE" w:rsidRPr="00262D6F" w:rsidRDefault="00965DFE" w:rsidP="00C13952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="00C13952">
              <w:rPr>
                <w:sz w:val="26"/>
                <w:szCs w:val="26"/>
              </w:rPr>
              <w:t>2ДАТ 100-250-1,5 У1</w:t>
            </w:r>
            <w:r w:rsidRPr="00262D6F">
              <w:rPr>
                <w:sz w:val="26"/>
                <w:szCs w:val="26"/>
              </w:rPr>
              <w:t xml:space="preserve"> с крыльчаткой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2" w14:textId="326ABC90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965DFE" w14:paraId="6D2C9E47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4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5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6" w14:textId="5A96162C" w:rsidR="00965DFE" w:rsidRPr="001A7AC6" w:rsidRDefault="00965DFE" w:rsidP="007B3BCC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- 0,25</w:t>
            </w:r>
          </w:p>
        </w:tc>
      </w:tr>
      <w:tr w:rsidR="00965DFE" w14:paraId="6D2C9E4B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8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9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4A" w14:textId="52253060" w:rsidR="00965DFE" w:rsidRPr="00AF5A8C" w:rsidRDefault="00965DFE" w:rsidP="00AF5A8C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  <w:r w:rsidR="00AF5A8C">
              <w:rPr>
                <w:color w:val="000000"/>
                <w:sz w:val="24"/>
                <w:szCs w:val="24"/>
              </w:rPr>
              <w:t xml:space="preserve"> (∆</w:t>
            </w:r>
            <w:r w:rsidR="00AF5A8C" w:rsidRPr="00AF5A8C">
              <w:rPr>
                <w:color w:val="000000"/>
                <w:sz w:val="24"/>
                <w:szCs w:val="24"/>
              </w:rPr>
              <w:t>/</w:t>
            </w:r>
            <w:r w:rsidR="00AF5A8C">
              <w:rPr>
                <w:color w:val="000000"/>
                <w:sz w:val="24"/>
                <w:szCs w:val="24"/>
              </w:rPr>
              <w:t>Y)</w:t>
            </w:r>
          </w:p>
        </w:tc>
      </w:tr>
      <w:tr w:rsidR="00965DFE" w14:paraId="6D2C9E4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C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D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4E" w14:textId="77777777"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Частота сети, Гц - 50</w:t>
            </w:r>
          </w:p>
        </w:tc>
      </w:tr>
      <w:tr w:rsidR="00965DFE" w14:paraId="6D2C9E53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0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1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2" w14:textId="36B39C2C" w:rsidR="00965DFE" w:rsidRPr="001A7AC6" w:rsidRDefault="00965DFE" w:rsidP="00A0779B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потребляемый ток, А - 1,</w:t>
            </w:r>
            <w:r w:rsidR="00C13952">
              <w:rPr>
                <w:color w:val="000000"/>
                <w:sz w:val="24"/>
                <w:szCs w:val="24"/>
              </w:rPr>
              <w:t>7</w:t>
            </w:r>
            <w:r w:rsidR="00A0779B">
              <w:rPr>
                <w:color w:val="000000"/>
                <w:sz w:val="24"/>
                <w:szCs w:val="24"/>
              </w:rPr>
              <w:t>-</w:t>
            </w:r>
            <w:r w:rsidR="00C1395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="00C13952">
              <w:rPr>
                <w:color w:val="000000"/>
                <w:sz w:val="24"/>
                <w:szCs w:val="24"/>
              </w:rPr>
              <w:t>1</w:t>
            </w:r>
          </w:p>
        </w:tc>
      </w:tr>
      <w:tr w:rsidR="00965DFE" w14:paraId="6D2C9E57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4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5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9E56" w14:textId="70B7EE3F" w:rsidR="00965DFE" w:rsidRPr="001A7AC6" w:rsidRDefault="00965DFE" w:rsidP="00956048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="00956048"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 w:rsidR="0095604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- 1</w:t>
            </w:r>
            <w:r w:rsidR="00C13952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C5012" w14:paraId="6D2C9E5B" w14:textId="77777777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8" w14:textId="77777777" w:rsidR="003C5012" w:rsidRPr="001A7AC6" w:rsidRDefault="003C501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9" w14:textId="77777777" w:rsidR="003C5012" w:rsidRPr="001A7AC6" w:rsidRDefault="003C501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A" w14:textId="77777777" w:rsidR="003C5012" w:rsidRPr="00965DFE" w:rsidRDefault="003C5012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 w:rsidRPr="003C5012">
              <w:rPr>
                <w:color w:val="000000"/>
                <w:sz w:val="24"/>
                <w:szCs w:val="24"/>
              </w:rPr>
              <w:t>IP</w:t>
            </w:r>
            <w:r>
              <w:rPr>
                <w:color w:val="000000"/>
                <w:sz w:val="24"/>
                <w:szCs w:val="24"/>
              </w:rPr>
              <w:t>54</w:t>
            </w:r>
          </w:p>
        </w:tc>
      </w:tr>
      <w:tr w:rsidR="005A6406" w14:paraId="1D232782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388C7" w14:textId="77777777" w:rsidR="005A6406" w:rsidRPr="001A7AC6" w:rsidRDefault="005A6406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533254" w14:textId="77777777" w:rsidR="005A6406" w:rsidRPr="001A7AC6" w:rsidRDefault="005A6406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99E8" w14:textId="02C15FF8" w:rsidR="005A6406" w:rsidRPr="00965DFE" w:rsidRDefault="005A6406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Габариты, мм - </w:t>
            </w:r>
            <w:r w:rsidRPr="005A6406">
              <w:rPr>
                <w:color w:val="000000"/>
                <w:sz w:val="24"/>
                <w:szCs w:val="24"/>
              </w:rPr>
              <w:t>177×134×261</w:t>
            </w:r>
          </w:p>
        </w:tc>
      </w:tr>
      <w:tr w:rsidR="00965DFE" w14:paraId="6D2C9E5F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9E5C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C9E5D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5E" w14:textId="58BC20C8" w:rsidR="00965DFE" w:rsidRPr="00965DFE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C07249"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У1</w:t>
            </w:r>
          </w:p>
        </w:tc>
      </w:tr>
      <w:tr w:rsidR="00965DFE" w14:paraId="6D2C9E63" w14:textId="77777777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60" w14:textId="77777777"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61" w14:textId="77777777"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9E62" w14:textId="77777777" w:rsidR="00965DFE" w:rsidRDefault="00965DFE" w:rsidP="00C1395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Комплектуется крыльчаткой </w:t>
            </w:r>
            <w:r w:rsidR="00C13952">
              <w:rPr>
                <w:color w:val="000000"/>
                <w:sz w:val="24"/>
                <w:szCs w:val="24"/>
              </w:rPr>
              <w:t>КЦП-4-14</w:t>
            </w:r>
            <w:r>
              <w:rPr>
                <w:color w:val="000000"/>
                <w:sz w:val="24"/>
                <w:szCs w:val="24"/>
              </w:rPr>
              <w:t xml:space="preserve">, шт. - 1  </w:t>
            </w:r>
          </w:p>
        </w:tc>
      </w:tr>
      <w:tr w:rsidR="0075345A" w:rsidRPr="0000261E" w14:paraId="6D2C9E66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6D2C9E64" w14:textId="77777777"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14:paraId="6D2C9E65" w14:textId="77777777" w:rsidR="0075345A" w:rsidRPr="0075345A" w:rsidRDefault="0075345A" w:rsidP="003C501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3C5012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14:paraId="6D2C9E69" w14:textId="77777777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14:paraId="6D2C9E67" w14:textId="77777777"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14:paraId="6D2C9E68" w14:textId="2EB5456A" w:rsidR="00D378AA" w:rsidRPr="0075345A" w:rsidRDefault="00D378AA" w:rsidP="00BA74F7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BA74F7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1313C2" w14:paraId="6D2C9E6C" w14:textId="77777777" w:rsidTr="00A077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"/>
        </w:trPr>
        <w:tc>
          <w:tcPr>
            <w:tcW w:w="3313" w:type="pct"/>
            <w:gridSpan w:val="3"/>
            <w:shd w:val="clear" w:color="000000" w:fill="FFFFFF"/>
            <w:vAlign w:val="center"/>
          </w:tcPr>
          <w:p w14:paraId="6D2C9E6A" w14:textId="77777777" w:rsidR="00D378AA" w:rsidRPr="001313C2" w:rsidRDefault="00D378AA" w:rsidP="00847295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  <w:vAlign w:val="center"/>
          </w:tcPr>
          <w:p w14:paraId="6D2C9E6B" w14:textId="68E6B0A0" w:rsidR="00D378AA" w:rsidRPr="001313C2" w:rsidRDefault="00CC4319" w:rsidP="00847295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D378AA" w:rsidRPr="001313C2" w14:paraId="6D2C9E70" w14:textId="77777777" w:rsidTr="00847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0"/>
        </w:trPr>
        <w:tc>
          <w:tcPr>
            <w:tcW w:w="3313" w:type="pct"/>
            <w:gridSpan w:val="3"/>
            <w:shd w:val="clear" w:color="000000" w:fill="FFFFFF"/>
            <w:vAlign w:val="center"/>
          </w:tcPr>
          <w:p w14:paraId="6D2C9E6D" w14:textId="77777777" w:rsidR="00D378AA" w:rsidRPr="001313C2" w:rsidRDefault="00D378AA" w:rsidP="0084729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  <w:vAlign w:val="center"/>
          </w:tcPr>
          <w:p w14:paraId="6D2C9E6F" w14:textId="766A875E" w:rsidR="00D378AA" w:rsidRPr="001313C2" w:rsidRDefault="00D378AA" w:rsidP="00847295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6D2C9E71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D2C9E72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273406AC" w14:textId="344B710B" w:rsidR="001B22B6" w:rsidRDefault="00751FAA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B22B6">
        <w:rPr>
          <w:sz w:val="24"/>
          <w:szCs w:val="24"/>
        </w:rPr>
        <w:t>К</w:t>
      </w:r>
      <w:r w:rsidR="001B22B6" w:rsidRPr="00751FAA">
        <w:rPr>
          <w:sz w:val="24"/>
          <w:szCs w:val="24"/>
        </w:rPr>
        <w:t xml:space="preserve"> поставке допуска</w:t>
      </w:r>
      <w:r w:rsidR="001B22B6">
        <w:rPr>
          <w:sz w:val="24"/>
          <w:szCs w:val="24"/>
        </w:rPr>
        <w:t>ю</w:t>
      </w:r>
      <w:r w:rsidR="001B22B6" w:rsidRPr="00751FAA">
        <w:rPr>
          <w:sz w:val="24"/>
          <w:szCs w:val="24"/>
        </w:rPr>
        <w:t xml:space="preserve">тся </w:t>
      </w:r>
      <w:r w:rsidR="001B22B6">
        <w:rPr>
          <w:sz w:val="24"/>
          <w:szCs w:val="24"/>
        </w:rPr>
        <w:t>электродвигатели</w:t>
      </w:r>
      <w:r w:rsidR="001B22B6" w:rsidRPr="00751FAA">
        <w:rPr>
          <w:sz w:val="24"/>
          <w:szCs w:val="24"/>
        </w:rPr>
        <w:t>, отвечающ</w:t>
      </w:r>
      <w:r w:rsidR="00926D6D">
        <w:rPr>
          <w:sz w:val="24"/>
          <w:szCs w:val="24"/>
        </w:rPr>
        <w:t>и</w:t>
      </w:r>
      <w:r w:rsidR="001B22B6" w:rsidRPr="00751FAA">
        <w:rPr>
          <w:sz w:val="24"/>
          <w:szCs w:val="24"/>
        </w:rPr>
        <w:t>е следующим требованиям</w:t>
      </w:r>
      <w:r w:rsidR="001B22B6">
        <w:rPr>
          <w:sz w:val="24"/>
          <w:szCs w:val="24"/>
        </w:rPr>
        <w:t>:</w:t>
      </w:r>
    </w:p>
    <w:p w14:paraId="11F0CDF4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5E19B878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1BC6C197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32FD8A35" w14:textId="4ADD828E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3ABF09D" w14:textId="77777777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14:paraId="363A9D50" w14:textId="0CAE8F07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пройти обязательную аттестацию в аккредитованном Центре </w:t>
      </w:r>
      <w:r w:rsidR="003E457B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751FAA">
        <w:rPr>
          <w:sz w:val="24"/>
          <w:szCs w:val="24"/>
        </w:rPr>
        <w:t>;</w:t>
      </w:r>
    </w:p>
    <w:p w14:paraId="01B1DD95" w14:textId="28B77143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>,</w:t>
      </w:r>
      <w:r w:rsidR="003E457B">
        <w:rPr>
          <w:sz w:val="24"/>
          <w:szCs w:val="24"/>
        </w:rPr>
        <w:t xml:space="preserve"> впервые поставляемое для нужд П</w:t>
      </w:r>
      <w:r w:rsidRPr="00751FAA">
        <w:rPr>
          <w:sz w:val="24"/>
          <w:szCs w:val="24"/>
        </w:rPr>
        <w:t>АО «МРСК Центра», должно иметь положительное заключ</w:t>
      </w:r>
      <w:r w:rsidR="003E457B">
        <w:rPr>
          <w:sz w:val="24"/>
          <w:szCs w:val="24"/>
        </w:rPr>
        <w:t>ение об опытной эксплуатации в П</w:t>
      </w:r>
      <w:r w:rsidRPr="00751FAA">
        <w:rPr>
          <w:sz w:val="24"/>
          <w:szCs w:val="24"/>
        </w:rPr>
        <w:t xml:space="preserve">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F8E569A" w14:textId="16C8C671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>, не использова</w:t>
      </w:r>
      <w:r w:rsidR="003E457B">
        <w:rPr>
          <w:sz w:val="24"/>
          <w:szCs w:val="24"/>
        </w:rPr>
        <w:t>вшееся ранее на энергообъектах П</w:t>
      </w:r>
      <w:r w:rsidRPr="00751FAA">
        <w:rPr>
          <w:sz w:val="24"/>
          <w:szCs w:val="24"/>
        </w:rPr>
        <w:t xml:space="preserve">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329D11A3" w14:textId="5C91A3E7" w:rsidR="001B22B6" w:rsidRPr="004C22DB" w:rsidRDefault="001B22B6" w:rsidP="001B22B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</w:t>
      </w:r>
      <w:r w:rsidR="003E457B">
        <w:rPr>
          <w:sz w:val="24"/>
          <w:szCs w:val="24"/>
        </w:rPr>
        <w:t>технической политики П</w:t>
      </w:r>
      <w:r>
        <w:rPr>
          <w:sz w:val="24"/>
          <w:szCs w:val="24"/>
        </w:rPr>
        <w:t>АО «Россети»;</w:t>
      </w:r>
    </w:p>
    <w:p w14:paraId="4EBA73D4" w14:textId="77777777" w:rsidR="001B22B6" w:rsidRDefault="001B22B6" w:rsidP="001B22B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61FA6F25" w14:textId="77777777" w:rsidR="001B22B6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14:paraId="6D2C9E7F" w14:textId="67EFDB0D" w:rsidR="00751FAA" w:rsidRPr="00751FAA" w:rsidRDefault="007D3441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1B22B6" w:rsidRPr="00751FAA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</w:t>
      </w:r>
      <w:r w:rsidR="003E457B">
        <w:rPr>
          <w:sz w:val="24"/>
          <w:szCs w:val="24"/>
        </w:rPr>
        <w:t xml:space="preserve"> П</w:t>
      </w:r>
      <w:r w:rsidR="001B22B6"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="001B22B6">
        <w:rPr>
          <w:sz w:val="24"/>
          <w:szCs w:val="24"/>
        </w:rPr>
        <w:t>н</w:t>
      </w:r>
      <w:r w:rsidR="001B22B6"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7FC2390" w14:textId="77777777" w:rsidR="001B22B6" w:rsidRDefault="007D3441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1B22B6"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3EED0F6C" w14:textId="77777777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14:paraId="27758059" w14:textId="77777777" w:rsidR="001B22B6" w:rsidRPr="00751FAA" w:rsidRDefault="001B22B6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6D2C9E83" w14:textId="0D97EA17" w:rsidR="005F0BD2" w:rsidRPr="005F0BD2" w:rsidRDefault="005F0BD2" w:rsidP="001B22B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14:paraId="6D2C9E84" w14:textId="2EE662FE" w:rsidR="005F0BD2" w:rsidRDefault="005F0BD2" w:rsidP="00E2737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5D0CD3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CE1675">
        <w:rPr>
          <w:sz w:val="24"/>
          <w:szCs w:val="24"/>
        </w:rPr>
        <w:t>-85</w:t>
      </w:r>
      <w:r w:rsidR="00B018B2">
        <w:rPr>
          <w:sz w:val="24"/>
          <w:szCs w:val="24"/>
        </w:rPr>
        <w:t xml:space="preserve"> «</w:t>
      </w:r>
      <w:r w:rsidR="00937210">
        <w:rPr>
          <w:sz w:val="24"/>
          <w:szCs w:val="24"/>
        </w:rPr>
        <w:t>Я</w:t>
      </w:r>
      <w:r w:rsidR="00580468"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 w:rsidR="00B018B2">
        <w:rPr>
          <w:sz w:val="24"/>
          <w:szCs w:val="24"/>
        </w:rPr>
        <w:t>»</w:t>
      </w:r>
      <w:r>
        <w:rPr>
          <w:sz w:val="24"/>
          <w:szCs w:val="24"/>
        </w:rPr>
        <w:t>, ГОСТ 23216</w:t>
      </w:r>
      <w:r w:rsidR="00CE1675">
        <w:rPr>
          <w:sz w:val="24"/>
          <w:szCs w:val="24"/>
        </w:rPr>
        <w:t>-78</w:t>
      </w:r>
      <w:r w:rsidR="00B018B2">
        <w:rPr>
          <w:sz w:val="24"/>
          <w:szCs w:val="24"/>
        </w:rPr>
        <w:t xml:space="preserve"> «</w:t>
      </w:r>
      <w:r w:rsidR="00412C6F"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 w:rsidR="00B018B2">
        <w:rPr>
          <w:sz w:val="24"/>
          <w:szCs w:val="24"/>
        </w:rPr>
        <w:t>»,</w:t>
      </w:r>
      <w:r>
        <w:rPr>
          <w:sz w:val="24"/>
          <w:szCs w:val="24"/>
        </w:rPr>
        <w:t xml:space="preserve"> </w:t>
      </w:r>
      <w:r w:rsidR="00221869">
        <w:rPr>
          <w:color w:val="000000"/>
          <w:sz w:val="24"/>
          <w:szCs w:val="24"/>
        </w:rPr>
        <w:t>ГОСТ 14192</w:t>
      </w:r>
      <w:r w:rsidR="00E27371">
        <w:rPr>
          <w:color w:val="000000"/>
          <w:sz w:val="24"/>
          <w:szCs w:val="24"/>
        </w:rPr>
        <w:t>–</w:t>
      </w:r>
      <w:r w:rsidRPr="00C54E2B">
        <w:rPr>
          <w:color w:val="000000"/>
          <w:sz w:val="24"/>
          <w:szCs w:val="24"/>
        </w:rPr>
        <w:t>96</w:t>
      </w:r>
      <w:r w:rsidR="00E27371">
        <w:rPr>
          <w:color w:val="000000"/>
          <w:sz w:val="24"/>
          <w:szCs w:val="24"/>
        </w:rPr>
        <w:t xml:space="preserve"> </w:t>
      </w:r>
      <w:r w:rsidR="00221869">
        <w:rPr>
          <w:color w:val="000000"/>
          <w:sz w:val="24"/>
          <w:szCs w:val="24"/>
        </w:rPr>
        <w:t>«</w:t>
      </w:r>
      <w:r w:rsidR="00E27371">
        <w:rPr>
          <w:sz w:val="24"/>
          <w:szCs w:val="24"/>
        </w:rPr>
        <w:t>М</w:t>
      </w:r>
      <w:r w:rsidR="00E27371" w:rsidRPr="00E27371">
        <w:rPr>
          <w:sz w:val="24"/>
          <w:szCs w:val="24"/>
        </w:rPr>
        <w:t>аркировка грузов</w:t>
      </w:r>
      <w:r w:rsidR="00221869">
        <w:rPr>
          <w:sz w:val="24"/>
          <w:szCs w:val="24"/>
        </w:rPr>
        <w:t>»,</w:t>
      </w:r>
      <w:r w:rsidR="00E27371"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 w:rsidR="00051634">
        <w:rPr>
          <w:sz w:val="24"/>
          <w:szCs w:val="24"/>
        </w:rPr>
        <w:t xml:space="preserve"> «</w:t>
      </w:r>
      <w:r w:rsidR="00561B07" w:rsidRPr="00561B07">
        <w:rPr>
          <w:sz w:val="24"/>
          <w:szCs w:val="24"/>
        </w:rPr>
        <w:t>Работы погрузочно-разгрузочные. Общие требования безопасности</w:t>
      </w:r>
      <w:r w:rsidR="00051634">
        <w:rPr>
          <w:sz w:val="24"/>
          <w:szCs w:val="24"/>
        </w:rPr>
        <w:t>».</w:t>
      </w:r>
      <w:r w:rsidR="00561B07"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6D2C9E86" w14:textId="77777777" w:rsidR="005F0BD2" w:rsidRDefault="005F0BD2" w:rsidP="005F0BD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14:paraId="6D2C9E87" w14:textId="77777777" w:rsidR="005F0BD2" w:rsidRDefault="005F0BD2" w:rsidP="005F0B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14:paraId="6A16496D" w14:textId="6C39D735" w:rsidR="004B10F6" w:rsidRDefault="00966B24" w:rsidP="004B10F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="004B10F6" w:rsidRPr="005F0BD2">
        <w:rPr>
          <w:sz w:val="24"/>
          <w:szCs w:val="24"/>
        </w:rPr>
        <w:t xml:space="preserve">Срок изготовления </w:t>
      </w:r>
      <w:r w:rsidR="004B10F6">
        <w:rPr>
          <w:sz w:val="24"/>
          <w:szCs w:val="24"/>
        </w:rPr>
        <w:t>электродвигателей</w:t>
      </w:r>
      <w:r w:rsidR="004B10F6" w:rsidRPr="005F0BD2">
        <w:rPr>
          <w:sz w:val="24"/>
          <w:szCs w:val="24"/>
        </w:rPr>
        <w:t xml:space="preserve"> должен быть не более полугода от момента поставки</w:t>
      </w:r>
      <w:r w:rsidR="004B10F6">
        <w:rPr>
          <w:sz w:val="24"/>
          <w:szCs w:val="24"/>
        </w:rPr>
        <w:t>.</w:t>
      </w:r>
    </w:p>
    <w:p w14:paraId="1608BD39" w14:textId="12C2C5F5" w:rsidR="00966B24" w:rsidRDefault="00966B24" w:rsidP="00966B2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7B3BCC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14:paraId="684FFC16" w14:textId="77777777" w:rsidR="00966B24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14:paraId="5F86C3AA" w14:textId="77777777" w:rsidR="00966B24" w:rsidRPr="00151A7E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>
        <w:rPr>
          <w:color w:val="000000"/>
          <w:sz w:val="24"/>
          <w:szCs w:val="24"/>
        </w:rPr>
        <w:t>КЦП-4-14;</w:t>
      </w:r>
    </w:p>
    <w:p w14:paraId="500D2B45" w14:textId="77777777" w:rsidR="00966B24" w:rsidRPr="00151A7E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14:paraId="2441E018" w14:textId="77777777" w:rsidR="00966B24" w:rsidRPr="00321CCE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14:paraId="0E3EAD06" w14:textId="77777777" w:rsidR="00966B24" w:rsidRPr="00321CCE" w:rsidRDefault="00966B24" w:rsidP="00966B2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14:paraId="3D2D8309" w14:textId="10534E23" w:rsidR="00966B24" w:rsidRPr="00581A56" w:rsidRDefault="00966B24" w:rsidP="00581A56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6D2C9E89" w14:textId="76B0721A" w:rsidR="00ED6DCB" w:rsidRDefault="00ED6DCB" w:rsidP="004B10F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D2C9E8A" w14:textId="77777777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6D2C9E8B" w14:textId="556B557D" w:rsidR="00ED6DCB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6F7F3D">
        <w:rPr>
          <w:sz w:val="24"/>
          <w:szCs w:val="24"/>
        </w:rPr>
        <w:t>электродвигатели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030FAE"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7B3BCC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6F7F3D">
        <w:rPr>
          <w:sz w:val="24"/>
          <w:szCs w:val="24"/>
        </w:rPr>
        <w:t>электродвигателей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6D2C9E8C" w14:textId="77777777" w:rsidR="00ED6DCB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D2C9E8D" w14:textId="77777777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D2C9E8E" w14:textId="77777777" w:rsidR="00ED6DCB" w:rsidRDefault="005F0BD2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Электродвигатели</w:t>
      </w:r>
      <w:r w:rsidR="00ED6DCB">
        <w:rPr>
          <w:sz w:val="24"/>
          <w:szCs w:val="24"/>
        </w:rPr>
        <w:t xml:space="preserve"> должны обеспечивать эксплуатационные показатели </w:t>
      </w:r>
      <w:r w:rsidR="00ED6DCB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ED6DCB" w:rsidRPr="00910A7C">
        <w:rPr>
          <w:sz w:val="24"/>
          <w:szCs w:val="24"/>
        </w:rPr>
        <w:t>по обслуживанию) должен быть не менее 30 лет.</w:t>
      </w:r>
    </w:p>
    <w:p w14:paraId="6D2C9E8F" w14:textId="77777777" w:rsidR="00ED6DCB" w:rsidRPr="00612811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D2C9E90" w14:textId="11BB8995"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D2C9E91" w14:textId="77777777" w:rsidR="00ED6DCB" w:rsidRPr="00530F83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 w:rsidR="005F0BD2"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14:paraId="6D2C9E92" w14:textId="77777777"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D2C9E93" w14:textId="77777777" w:rsidR="00ED6DCB" w:rsidRPr="00A74D8D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lastRenderedPageBreak/>
        <w:t>эксплуатационные документы, утвержденные в установленном порядке на русском языке;</w:t>
      </w:r>
    </w:p>
    <w:p w14:paraId="6D2C9E94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 w:rsidR="006F7F3D"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 w:rsidR="00687FE0">
        <w:rPr>
          <w:sz w:val="24"/>
          <w:szCs w:val="24"/>
        </w:rPr>
        <w:t>.</w:t>
      </w:r>
    </w:p>
    <w:p w14:paraId="6D2C9E95" w14:textId="6299E58E" w:rsidR="00ED6DCB" w:rsidRPr="006B1321" w:rsidRDefault="00ED6DCB" w:rsidP="006B132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 w:rsidR="00321CCE"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 w:rsidR="004E09D5">
        <w:rPr>
          <w:sz w:val="24"/>
          <w:szCs w:val="24"/>
        </w:rPr>
        <w:t>-86 «</w:t>
      </w:r>
      <w:r w:rsidR="008339C8">
        <w:rPr>
          <w:sz w:val="24"/>
          <w:szCs w:val="24"/>
        </w:rPr>
        <w:t>И</w:t>
      </w:r>
      <w:r w:rsidR="008339C8" w:rsidRPr="008339C8">
        <w:rPr>
          <w:sz w:val="24"/>
          <w:szCs w:val="24"/>
        </w:rPr>
        <w:t>зделия электротехнические</w:t>
      </w:r>
      <w:r w:rsidR="008339C8">
        <w:rPr>
          <w:sz w:val="24"/>
          <w:szCs w:val="24"/>
        </w:rPr>
        <w:t>.</w:t>
      </w:r>
      <w:r w:rsidR="008339C8" w:rsidRPr="008339C8">
        <w:rPr>
          <w:sz w:val="24"/>
          <w:szCs w:val="24"/>
        </w:rPr>
        <w:t xml:space="preserve"> </w:t>
      </w:r>
      <w:r w:rsidR="008339C8">
        <w:rPr>
          <w:sz w:val="24"/>
          <w:szCs w:val="24"/>
        </w:rPr>
        <w:t>М</w:t>
      </w:r>
      <w:r w:rsidR="008339C8" w:rsidRPr="008339C8">
        <w:rPr>
          <w:sz w:val="24"/>
          <w:szCs w:val="24"/>
        </w:rPr>
        <w:t>аркировка</w:t>
      </w:r>
      <w:r w:rsidR="004E09D5">
        <w:rPr>
          <w:sz w:val="24"/>
          <w:szCs w:val="24"/>
        </w:rPr>
        <w:t>»</w:t>
      </w:r>
      <w:r w:rsidR="006B1321">
        <w:rPr>
          <w:sz w:val="24"/>
          <w:szCs w:val="24"/>
        </w:rPr>
        <w:t xml:space="preserve">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14:paraId="6D2C9E96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 w:rsidR="00321CCE"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14:paraId="6D2C9E97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6D2C9E98" w14:textId="77777777" w:rsidR="00ED6DCB" w:rsidRPr="00530F83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6D2C9E99" w14:textId="77777777" w:rsidR="00ED6DCB" w:rsidRPr="00530F83" w:rsidRDefault="00ED6DCB" w:rsidP="00ED6DC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 w:rsidR="00321CCE"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14:paraId="6D2C9E9A" w14:textId="6CE15F29" w:rsidR="00ED6DCB" w:rsidRDefault="00ED6DCB" w:rsidP="00ED6DCB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 w:rsidR="00321CCE"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</w:t>
      </w:r>
      <w:r w:rsidR="007B3BCC">
        <w:rPr>
          <w:sz w:val="24"/>
          <w:szCs w:val="24"/>
        </w:rPr>
        <w:t xml:space="preserve">технической и эксплуатационной </w:t>
      </w:r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 w:rsidR="007439E2">
        <w:rPr>
          <w:sz w:val="24"/>
          <w:szCs w:val="24"/>
        </w:rPr>
        <w:t xml:space="preserve"> «</w:t>
      </w:r>
      <w:r w:rsidR="00945B97">
        <w:rPr>
          <w:sz w:val="24"/>
          <w:szCs w:val="24"/>
        </w:rPr>
        <w:t>Э</w:t>
      </w:r>
      <w:r w:rsidR="00945B97" w:rsidRPr="00945B97">
        <w:rPr>
          <w:sz w:val="24"/>
          <w:szCs w:val="24"/>
        </w:rPr>
        <w:t>ксплуатационные документы</w:t>
      </w:r>
      <w:r w:rsidR="007439E2">
        <w:rPr>
          <w:sz w:val="24"/>
          <w:szCs w:val="24"/>
        </w:rPr>
        <w:t>»</w:t>
      </w:r>
      <w:r w:rsidR="00945B97" w:rsidRPr="00945B97">
        <w:rPr>
          <w:sz w:val="24"/>
          <w:szCs w:val="24"/>
        </w:rPr>
        <w:t xml:space="preserve"> </w:t>
      </w:r>
      <w:r w:rsidR="00321CCE"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14:paraId="6D2C9EA3" w14:textId="77777777" w:rsidR="00321CCE" w:rsidRDefault="00321CCE" w:rsidP="00ED6DCB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6D2C9EA4" w14:textId="77777777" w:rsidR="00ED6DCB" w:rsidRPr="00BB6EA4" w:rsidRDefault="00ED6DCB" w:rsidP="00BE7EE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6D2C9EA5" w14:textId="6713AD5F" w:rsidR="00ED6DCB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6F7F3D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</w:t>
      </w:r>
      <w:r w:rsidR="00321CCE">
        <w:rPr>
          <w:szCs w:val="24"/>
        </w:rPr>
        <w:t>твляемый представителями филиала</w:t>
      </w:r>
      <w:r w:rsidR="003E457B">
        <w:rPr>
          <w:szCs w:val="24"/>
        </w:rPr>
        <w:t xml:space="preserve">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6D2C9EA6" w14:textId="77777777"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D2C9EA7" w14:textId="77777777" w:rsidR="00ED6DCB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D2C9EA8" w14:textId="77777777" w:rsidR="00451C4D" w:rsidRDefault="00451C4D" w:rsidP="00451C4D">
      <w:pPr>
        <w:rPr>
          <w:sz w:val="26"/>
          <w:szCs w:val="26"/>
        </w:rPr>
      </w:pPr>
    </w:p>
    <w:p w14:paraId="6D2C9EA9" w14:textId="77777777" w:rsidR="00451C4D" w:rsidRDefault="00451C4D" w:rsidP="00451C4D">
      <w:pPr>
        <w:rPr>
          <w:sz w:val="26"/>
          <w:szCs w:val="26"/>
        </w:rPr>
      </w:pPr>
    </w:p>
    <w:p w14:paraId="28E56E5B" w14:textId="77777777" w:rsidR="003E457B" w:rsidRPr="00F17F95" w:rsidRDefault="003E457B" w:rsidP="003E457B">
      <w:pPr>
        <w:ind w:firstLine="0"/>
        <w:rPr>
          <w:sz w:val="24"/>
          <w:szCs w:val="24"/>
        </w:rPr>
      </w:pPr>
      <w:r w:rsidRPr="00F17F95">
        <w:rPr>
          <w:sz w:val="24"/>
          <w:szCs w:val="24"/>
        </w:rPr>
        <w:t xml:space="preserve">Заместитель главного инженера по эксплуатации-                                           </w:t>
      </w:r>
      <w:r>
        <w:rPr>
          <w:sz w:val="24"/>
          <w:szCs w:val="24"/>
        </w:rPr>
        <w:t xml:space="preserve">  </w:t>
      </w:r>
      <w:r w:rsidRPr="00F17F95">
        <w:rPr>
          <w:sz w:val="24"/>
          <w:szCs w:val="24"/>
        </w:rPr>
        <w:t>Д.В. Константинов</w:t>
      </w:r>
    </w:p>
    <w:p w14:paraId="04C76843" w14:textId="77777777" w:rsidR="003E457B" w:rsidRPr="004C6128" w:rsidRDefault="003E457B" w:rsidP="003E457B">
      <w:pPr>
        <w:ind w:firstLine="0"/>
        <w:rPr>
          <w:b/>
          <w:sz w:val="28"/>
          <w:szCs w:val="28"/>
        </w:rPr>
      </w:pPr>
      <w:r w:rsidRPr="00F17F95">
        <w:rPr>
          <w:sz w:val="24"/>
          <w:szCs w:val="24"/>
        </w:rPr>
        <w:t>начальник УВС</w:t>
      </w:r>
      <w:r w:rsidRPr="00F17F95">
        <w:rPr>
          <w:sz w:val="24"/>
          <w:szCs w:val="24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6D2C9EAC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6D2C9EAD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CC782D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542BE" w14:textId="77777777" w:rsidR="00050CE9" w:rsidRDefault="00050CE9">
      <w:r>
        <w:separator/>
      </w:r>
    </w:p>
  </w:endnote>
  <w:endnote w:type="continuationSeparator" w:id="0">
    <w:p w14:paraId="0C0BB135" w14:textId="77777777" w:rsidR="00050CE9" w:rsidRDefault="00050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F78D0" w14:textId="77777777" w:rsidR="00050CE9" w:rsidRDefault="00050CE9">
      <w:r>
        <w:separator/>
      </w:r>
    </w:p>
  </w:footnote>
  <w:footnote w:type="continuationSeparator" w:id="0">
    <w:p w14:paraId="1A921F81" w14:textId="77777777" w:rsidR="00050CE9" w:rsidRDefault="00050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C9EB2" w14:textId="77777777" w:rsidR="003D224E" w:rsidRDefault="003055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6D2C9EB3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0FAE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488B"/>
    <w:rsid w:val="0004514A"/>
    <w:rsid w:val="00046DC2"/>
    <w:rsid w:val="00046E6D"/>
    <w:rsid w:val="0004703E"/>
    <w:rsid w:val="00050448"/>
    <w:rsid w:val="00050CE9"/>
    <w:rsid w:val="00051634"/>
    <w:rsid w:val="000544E5"/>
    <w:rsid w:val="00057FBD"/>
    <w:rsid w:val="000630F6"/>
    <w:rsid w:val="00063F81"/>
    <w:rsid w:val="00071958"/>
    <w:rsid w:val="000808BE"/>
    <w:rsid w:val="00080BD7"/>
    <w:rsid w:val="00084847"/>
    <w:rsid w:val="000858AE"/>
    <w:rsid w:val="00085DAC"/>
    <w:rsid w:val="00090186"/>
    <w:rsid w:val="00094AC3"/>
    <w:rsid w:val="000961A3"/>
    <w:rsid w:val="000A0393"/>
    <w:rsid w:val="000A6598"/>
    <w:rsid w:val="000B068C"/>
    <w:rsid w:val="000B10D2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958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4E9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2B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5EAD"/>
    <w:rsid w:val="001F6CEB"/>
    <w:rsid w:val="002037CA"/>
    <w:rsid w:val="00206147"/>
    <w:rsid w:val="00213168"/>
    <w:rsid w:val="0021474F"/>
    <w:rsid w:val="00220881"/>
    <w:rsid w:val="00220A08"/>
    <w:rsid w:val="00220A91"/>
    <w:rsid w:val="00221869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99B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16BF"/>
    <w:rsid w:val="00274583"/>
    <w:rsid w:val="002761C6"/>
    <w:rsid w:val="00281C4A"/>
    <w:rsid w:val="00283D6C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55B4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30E3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457B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2C6F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298A"/>
    <w:rsid w:val="00465611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050F"/>
    <w:rsid w:val="004B10F6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D5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931"/>
    <w:rsid w:val="004F5C65"/>
    <w:rsid w:val="004F6968"/>
    <w:rsid w:val="00500DA1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1B07"/>
    <w:rsid w:val="005630A8"/>
    <w:rsid w:val="00563B24"/>
    <w:rsid w:val="00567AF4"/>
    <w:rsid w:val="00567CD4"/>
    <w:rsid w:val="00573F50"/>
    <w:rsid w:val="0057500D"/>
    <w:rsid w:val="00580468"/>
    <w:rsid w:val="00581A56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6406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216"/>
    <w:rsid w:val="005C6872"/>
    <w:rsid w:val="005C752D"/>
    <w:rsid w:val="005C7A63"/>
    <w:rsid w:val="005C7A7A"/>
    <w:rsid w:val="005D0024"/>
    <w:rsid w:val="005D0CD3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2C8A"/>
    <w:rsid w:val="00656B8E"/>
    <w:rsid w:val="00657166"/>
    <w:rsid w:val="0065763B"/>
    <w:rsid w:val="0066047C"/>
    <w:rsid w:val="00661675"/>
    <w:rsid w:val="006626DA"/>
    <w:rsid w:val="00663B0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6355"/>
    <w:rsid w:val="006863E7"/>
    <w:rsid w:val="00687FE0"/>
    <w:rsid w:val="0069200F"/>
    <w:rsid w:val="00696EAC"/>
    <w:rsid w:val="00697D58"/>
    <w:rsid w:val="006A383F"/>
    <w:rsid w:val="006A4E1A"/>
    <w:rsid w:val="006A7360"/>
    <w:rsid w:val="006B1281"/>
    <w:rsid w:val="006B132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2864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6F7F3D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A21"/>
    <w:rsid w:val="00732BFD"/>
    <w:rsid w:val="00732C5D"/>
    <w:rsid w:val="00734E5C"/>
    <w:rsid w:val="007358B1"/>
    <w:rsid w:val="00735AA9"/>
    <w:rsid w:val="0074028B"/>
    <w:rsid w:val="007418E4"/>
    <w:rsid w:val="00741B89"/>
    <w:rsid w:val="007435DC"/>
    <w:rsid w:val="007439E2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77D36"/>
    <w:rsid w:val="00780CEA"/>
    <w:rsid w:val="0078102C"/>
    <w:rsid w:val="00782144"/>
    <w:rsid w:val="007827D5"/>
    <w:rsid w:val="00785C86"/>
    <w:rsid w:val="0078736F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E1D"/>
    <w:rsid w:val="007B2A06"/>
    <w:rsid w:val="007B3BCC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9C8"/>
    <w:rsid w:val="00833C23"/>
    <w:rsid w:val="008363E5"/>
    <w:rsid w:val="008363F8"/>
    <w:rsid w:val="00841EA2"/>
    <w:rsid w:val="00842C0C"/>
    <w:rsid w:val="008433F9"/>
    <w:rsid w:val="00843B4D"/>
    <w:rsid w:val="00846F5C"/>
    <w:rsid w:val="00847295"/>
    <w:rsid w:val="00847926"/>
    <w:rsid w:val="00850154"/>
    <w:rsid w:val="008546A6"/>
    <w:rsid w:val="008574C3"/>
    <w:rsid w:val="00857D4B"/>
    <w:rsid w:val="008653E7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6C84"/>
    <w:rsid w:val="00926D6D"/>
    <w:rsid w:val="009303A1"/>
    <w:rsid w:val="009337EA"/>
    <w:rsid w:val="00934F00"/>
    <w:rsid w:val="00935020"/>
    <w:rsid w:val="00937210"/>
    <w:rsid w:val="00940097"/>
    <w:rsid w:val="00941FDC"/>
    <w:rsid w:val="0094330D"/>
    <w:rsid w:val="00943C73"/>
    <w:rsid w:val="009440BE"/>
    <w:rsid w:val="009445B0"/>
    <w:rsid w:val="00944AD7"/>
    <w:rsid w:val="009455B5"/>
    <w:rsid w:val="00945B97"/>
    <w:rsid w:val="009465AC"/>
    <w:rsid w:val="00946931"/>
    <w:rsid w:val="00946ED6"/>
    <w:rsid w:val="009520A3"/>
    <w:rsid w:val="009537B9"/>
    <w:rsid w:val="00956048"/>
    <w:rsid w:val="009605DB"/>
    <w:rsid w:val="009618EE"/>
    <w:rsid w:val="009630C2"/>
    <w:rsid w:val="00965DFE"/>
    <w:rsid w:val="00966B24"/>
    <w:rsid w:val="00966BDD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EC8"/>
    <w:rsid w:val="009D0A14"/>
    <w:rsid w:val="009D1E23"/>
    <w:rsid w:val="009D2B2A"/>
    <w:rsid w:val="009D3ED3"/>
    <w:rsid w:val="009D50D5"/>
    <w:rsid w:val="009D5301"/>
    <w:rsid w:val="009D5B2B"/>
    <w:rsid w:val="009D633D"/>
    <w:rsid w:val="009E2943"/>
    <w:rsid w:val="009E2E20"/>
    <w:rsid w:val="009E474B"/>
    <w:rsid w:val="009E4C17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79B"/>
    <w:rsid w:val="00A11828"/>
    <w:rsid w:val="00A1241A"/>
    <w:rsid w:val="00A13E50"/>
    <w:rsid w:val="00A1579C"/>
    <w:rsid w:val="00A20734"/>
    <w:rsid w:val="00A208E8"/>
    <w:rsid w:val="00A210EE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51B2"/>
    <w:rsid w:val="00AA6A26"/>
    <w:rsid w:val="00AA6FEE"/>
    <w:rsid w:val="00AA7EBB"/>
    <w:rsid w:val="00AB0945"/>
    <w:rsid w:val="00AB1C4B"/>
    <w:rsid w:val="00AB2D2A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1BE"/>
    <w:rsid w:val="00AD3598"/>
    <w:rsid w:val="00AD4DE9"/>
    <w:rsid w:val="00AD52A0"/>
    <w:rsid w:val="00AE1B50"/>
    <w:rsid w:val="00AE2CE9"/>
    <w:rsid w:val="00AE3899"/>
    <w:rsid w:val="00AE7BDC"/>
    <w:rsid w:val="00AF2248"/>
    <w:rsid w:val="00AF5A8C"/>
    <w:rsid w:val="00AF5C3C"/>
    <w:rsid w:val="00AF71B7"/>
    <w:rsid w:val="00AF7208"/>
    <w:rsid w:val="00B010B8"/>
    <w:rsid w:val="00B018B2"/>
    <w:rsid w:val="00B01DC4"/>
    <w:rsid w:val="00B021AB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0EF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66583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3F8"/>
    <w:rsid w:val="00B97488"/>
    <w:rsid w:val="00B97AC4"/>
    <w:rsid w:val="00BA0DE5"/>
    <w:rsid w:val="00BA19D6"/>
    <w:rsid w:val="00BA74F7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07249"/>
    <w:rsid w:val="00C12368"/>
    <w:rsid w:val="00C13952"/>
    <w:rsid w:val="00C142E2"/>
    <w:rsid w:val="00C15F94"/>
    <w:rsid w:val="00C16173"/>
    <w:rsid w:val="00C17030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95"/>
    <w:rsid w:val="00C81DA1"/>
    <w:rsid w:val="00C87569"/>
    <w:rsid w:val="00C876E5"/>
    <w:rsid w:val="00C900FB"/>
    <w:rsid w:val="00C9178E"/>
    <w:rsid w:val="00C92436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319"/>
    <w:rsid w:val="00CC4C73"/>
    <w:rsid w:val="00CC782D"/>
    <w:rsid w:val="00CD3354"/>
    <w:rsid w:val="00CD48A1"/>
    <w:rsid w:val="00CD693A"/>
    <w:rsid w:val="00CD7961"/>
    <w:rsid w:val="00CD7C0C"/>
    <w:rsid w:val="00CD7F57"/>
    <w:rsid w:val="00CE1461"/>
    <w:rsid w:val="00CE1675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74E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21AB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3C1"/>
    <w:rsid w:val="00E15A59"/>
    <w:rsid w:val="00E20A19"/>
    <w:rsid w:val="00E20B53"/>
    <w:rsid w:val="00E23859"/>
    <w:rsid w:val="00E26AC7"/>
    <w:rsid w:val="00E26D27"/>
    <w:rsid w:val="00E27371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64027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3DE5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2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5525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2738"/>
    <w:rsid w:val="00FA3B15"/>
    <w:rsid w:val="00FA4F69"/>
    <w:rsid w:val="00FA5FA8"/>
    <w:rsid w:val="00FA624B"/>
    <w:rsid w:val="00FA6D11"/>
    <w:rsid w:val="00FA7364"/>
    <w:rsid w:val="00FB3769"/>
    <w:rsid w:val="00FB3FB7"/>
    <w:rsid w:val="00FB4717"/>
    <w:rsid w:val="00FB4A8D"/>
    <w:rsid w:val="00FB7719"/>
    <w:rsid w:val="00FB7AEF"/>
    <w:rsid w:val="00FC32A7"/>
    <w:rsid w:val="00FC5C1C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C9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annotation text"/>
    <w:basedOn w:val="a0"/>
    <w:link w:val="af5"/>
    <w:unhideWhenUsed/>
    <w:rsid w:val="00BC27F5"/>
  </w:style>
  <w:style w:type="character" w:customStyle="1" w:styleId="af5">
    <w:name w:val="Текст примечания Знак"/>
    <w:basedOn w:val="a1"/>
    <w:link w:val="af4"/>
    <w:rsid w:val="00BC27F5"/>
  </w:style>
  <w:style w:type="character" w:styleId="af6">
    <w:name w:val="annotation reference"/>
    <w:unhideWhenUsed/>
    <w:rsid w:val="00BC27F5"/>
    <w:rPr>
      <w:sz w:val="16"/>
      <w:szCs w:val="16"/>
    </w:rPr>
  </w:style>
  <w:style w:type="paragraph" w:styleId="af7">
    <w:name w:val="Balloon Text"/>
    <w:basedOn w:val="a0"/>
    <w:link w:val="af8"/>
    <w:rsid w:val="00BC27F5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BC27F5"/>
    <w:rPr>
      <w:rFonts w:ascii="Tahoma" w:hAnsi="Tahoma" w:cs="Tahoma"/>
      <w:sz w:val="16"/>
      <w:szCs w:val="16"/>
    </w:rPr>
  </w:style>
  <w:style w:type="character" w:customStyle="1" w:styleId="af9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9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cattext">
    <w:name w:val="ecattext"/>
    <w:basedOn w:val="a1"/>
    <w:rsid w:val="00945B97"/>
  </w:style>
  <w:style w:type="character" w:customStyle="1" w:styleId="ae">
    <w:name w:val="Абзац списка Знак"/>
    <w:link w:val="ad"/>
    <w:uiPriority w:val="34"/>
    <w:rsid w:val="003E45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annotation text"/>
    <w:basedOn w:val="a0"/>
    <w:link w:val="af5"/>
    <w:unhideWhenUsed/>
    <w:rsid w:val="00BC27F5"/>
  </w:style>
  <w:style w:type="character" w:customStyle="1" w:styleId="af5">
    <w:name w:val="Текст примечания Знак"/>
    <w:basedOn w:val="a1"/>
    <w:link w:val="af4"/>
    <w:rsid w:val="00BC27F5"/>
  </w:style>
  <w:style w:type="character" w:styleId="af6">
    <w:name w:val="annotation reference"/>
    <w:unhideWhenUsed/>
    <w:rsid w:val="00BC27F5"/>
    <w:rPr>
      <w:sz w:val="16"/>
      <w:szCs w:val="16"/>
    </w:rPr>
  </w:style>
  <w:style w:type="paragraph" w:styleId="af7">
    <w:name w:val="Balloon Text"/>
    <w:basedOn w:val="a0"/>
    <w:link w:val="af8"/>
    <w:rsid w:val="00BC27F5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rsid w:val="00BC27F5"/>
    <w:rPr>
      <w:rFonts w:ascii="Tahoma" w:hAnsi="Tahoma" w:cs="Tahoma"/>
      <w:sz w:val="16"/>
      <w:szCs w:val="16"/>
    </w:rPr>
  </w:style>
  <w:style w:type="character" w:customStyle="1" w:styleId="af9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9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cattext">
    <w:name w:val="ecattext"/>
    <w:basedOn w:val="a1"/>
    <w:rsid w:val="00945B97"/>
  </w:style>
  <w:style w:type="character" w:customStyle="1" w:styleId="ae">
    <w:name w:val="Абзац списка Знак"/>
    <w:link w:val="ad"/>
    <w:uiPriority w:val="34"/>
    <w:rsid w:val="003E4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09728-6096-4495-AB7B-1F802644F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6E1A79-E673-4690-920D-97AAEF6752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4408AC2-C36B-47C9-AF48-44BECEFA9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DFADF7-5063-4C68-87D9-6E25C68E9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Петрухина Елена Анатольевна</cp:lastModifiedBy>
  <cp:revision>3</cp:revision>
  <cp:lastPrinted>2010-09-30T13:29:00Z</cp:lastPrinted>
  <dcterms:created xsi:type="dcterms:W3CDTF">2019-10-16T13:05:00Z</dcterms:created>
  <dcterms:modified xsi:type="dcterms:W3CDTF">2019-10-17T06:01:00Z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